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B324" w14:textId="77777777" w:rsidR="005C71CF" w:rsidRDefault="00AD38E4">
      <w:pPr>
        <w:pStyle w:val="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309C136" wp14:editId="2845E180">
                <wp:simplePos x="0" y="0"/>
                <wp:positionH relativeFrom="column">
                  <wp:posOffset>13970</wp:posOffset>
                </wp:positionH>
                <wp:positionV relativeFrom="paragraph">
                  <wp:posOffset>6985</wp:posOffset>
                </wp:positionV>
                <wp:extent cx="5943600" cy="365760"/>
                <wp:effectExtent l="0" t="0" r="0" b="0"/>
                <wp:wrapTopAndBottom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657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9B4850" w14:textId="77777777"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 xml:space="preserve">ÖPNV-Förderung des Landes Niedersachsen </w:t>
                            </w:r>
                          </w:p>
                          <w:p w14:paraId="063206EC" w14:textId="77777777"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Antrag auf Bewilligung einer Landeszuwendung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9C136" id="Rectangle 4" o:spid="_x0000_s1026" style="position:absolute;left:0;text-align:left;margin-left:1.1pt;margin-top:.55pt;width:468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" o:allowincell="f" fillcolor="#eaeaea">
                <v:textbox inset=",0,,0">
                  <w:txbxContent>
                    <w:p w14:paraId="5E9B4850" w14:textId="77777777"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 xml:space="preserve">ÖPNV-Förderung des Landes Niedersachsen </w:t>
                      </w:r>
                    </w:p>
                    <w:p w14:paraId="063206EC" w14:textId="77777777"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>Antrag auf Bewilligung einer Landeszuwendung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5C71CF" w14:paraId="03260875" w14:textId="77777777" w:rsidTr="00817FA5">
        <w:tc>
          <w:tcPr>
            <w:tcW w:w="9494" w:type="dxa"/>
            <w:shd w:val="clear" w:color="auto" w:fill="auto"/>
          </w:tcPr>
          <w:p w14:paraId="5AF8501B" w14:textId="77777777" w:rsidR="005C71CF" w:rsidRDefault="005C71CF">
            <w:pPr>
              <w:pStyle w:val="Titel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Antragsteller</w:t>
            </w:r>
          </w:p>
        </w:tc>
      </w:tr>
      <w:tr w:rsidR="005C71CF" w14:paraId="130D474A" w14:textId="77777777" w:rsidTr="00817FA5">
        <w:tc>
          <w:tcPr>
            <w:tcW w:w="9494" w:type="dxa"/>
            <w:shd w:val="clear" w:color="auto" w:fill="FFFFFF"/>
          </w:tcPr>
          <w:p w14:paraId="651F3284" w14:textId="07199F5C" w:rsidR="005C71CF" w:rsidRDefault="005C71CF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 w:rsidRPr="00817FA5">
              <w:rPr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817FA5">
              <w:rPr>
                <w:sz w:val="22"/>
              </w:rPr>
              <w:instrText xml:space="preserve"> FORMTEXT </w:instrText>
            </w:r>
            <w:r w:rsidRPr="00817FA5">
              <w:rPr>
                <w:sz w:val="22"/>
              </w:rPr>
            </w:r>
            <w:r w:rsidRPr="00817FA5">
              <w:rPr>
                <w:sz w:val="22"/>
              </w:rPr>
              <w:fldChar w:fldCharType="separate"/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="00E72E8A">
              <w:rPr>
                <w:sz w:val="22"/>
              </w:rPr>
              <w:t> </w:t>
            </w:r>
            <w:r w:rsidRPr="00817FA5">
              <w:rPr>
                <w:sz w:val="22"/>
              </w:rPr>
              <w:fldChar w:fldCharType="end"/>
            </w:r>
            <w:bookmarkEnd w:id="0"/>
          </w:p>
          <w:p w14:paraId="78E1CCC4" w14:textId="77777777"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" w:name="Text3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  <w:p w14:paraId="097971BE" w14:textId="77777777"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" w:name="Text4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"/>
          </w:p>
        </w:tc>
      </w:tr>
      <w:tr w:rsidR="005C71CF" w14:paraId="37C64E42" w14:textId="77777777" w:rsidTr="00817FA5">
        <w:tc>
          <w:tcPr>
            <w:tcW w:w="9494" w:type="dxa"/>
            <w:shd w:val="clear" w:color="auto" w:fill="auto"/>
          </w:tcPr>
          <w:p w14:paraId="7F749D5F" w14:textId="77777777" w:rsidR="005C71CF" w:rsidRPr="00F22D66" w:rsidRDefault="005C71CF" w:rsidP="00F22D66">
            <w:pPr>
              <w:pStyle w:val="Titel"/>
              <w:spacing w:line="240" w:lineRule="auto"/>
              <w:rPr>
                <w:b w:val="0"/>
                <w:sz w:val="22"/>
                <w:szCs w:val="22"/>
              </w:rPr>
            </w:pPr>
          </w:p>
        </w:tc>
      </w:tr>
      <w:tr w:rsidR="005C71CF" w14:paraId="33E06BF7" w14:textId="77777777" w:rsidTr="00817FA5">
        <w:tc>
          <w:tcPr>
            <w:tcW w:w="9494" w:type="dxa"/>
            <w:shd w:val="clear" w:color="auto" w:fill="auto"/>
          </w:tcPr>
          <w:p w14:paraId="4DB5007C" w14:textId="77777777" w:rsidR="005C71CF" w:rsidRDefault="005C71CF">
            <w:pPr>
              <w:pStyle w:val="Titel"/>
              <w:jc w:val="left"/>
              <w:rPr>
                <w:b w:val="0"/>
                <w:sz w:val="24"/>
              </w:rPr>
            </w:pPr>
            <w:r>
              <w:rPr>
                <w:b w:val="0"/>
                <w:sz w:val="16"/>
              </w:rPr>
              <w:t>Bewilligungsbehörde</w:t>
            </w:r>
          </w:p>
        </w:tc>
      </w:tr>
      <w:tr w:rsidR="005C71CF" w14:paraId="208C125F" w14:textId="77777777" w:rsidTr="00817FA5">
        <w:tc>
          <w:tcPr>
            <w:tcW w:w="9494" w:type="dxa"/>
            <w:shd w:val="clear" w:color="auto" w:fill="auto"/>
          </w:tcPr>
          <w:p w14:paraId="439AB12E" w14:textId="77777777" w:rsidR="005C71CF" w:rsidRDefault="005C71CF">
            <w:pPr>
              <w:pStyle w:val="Titel"/>
              <w:spacing w:line="240" w:lineRule="auto"/>
              <w:jc w:val="left"/>
              <w:rPr>
                <w:b w:val="0"/>
                <w:sz w:val="22"/>
              </w:rPr>
            </w:pPr>
            <w:r>
              <w:rPr>
                <w:sz w:val="22"/>
              </w:rPr>
              <w:t>An die</w:t>
            </w:r>
          </w:p>
        </w:tc>
      </w:tr>
      <w:tr w:rsidR="005C71CF" w14:paraId="5A8B5BA1" w14:textId="77777777" w:rsidTr="00817FA5">
        <w:tc>
          <w:tcPr>
            <w:tcW w:w="9494" w:type="dxa"/>
            <w:shd w:val="clear" w:color="auto" w:fill="auto"/>
          </w:tcPr>
          <w:p w14:paraId="38A98620" w14:textId="77777777" w:rsidR="005C71CF" w:rsidRPr="00454863" w:rsidRDefault="00454863" w:rsidP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Landesnahverkehrsgesellschaft Niedersachsen mbH</w:t>
            </w:r>
          </w:p>
        </w:tc>
      </w:tr>
      <w:tr w:rsidR="005C71CF" w14:paraId="569C0663" w14:textId="77777777" w:rsidTr="00817FA5">
        <w:tc>
          <w:tcPr>
            <w:tcW w:w="9494" w:type="dxa"/>
            <w:shd w:val="clear" w:color="auto" w:fill="auto"/>
          </w:tcPr>
          <w:p w14:paraId="2F471FCF" w14:textId="77777777"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Kurt-Schumacher-Str. 5</w:t>
            </w:r>
          </w:p>
        </w:tc>
      </w:tr>
      <w:tr w:rsidR="005C71CF" w14:paraId="3F840712" w14:textId="77777777" w:rsidTr="00817FA5">
        <w:tc>
          <w:tcPr>
            <w:tcW w:w="9494" w:type="dxa"/>
            <w:shd w:val="clear" w:color="auto" w:fill="auto"/>
          </w:tcPr>
          <w:p w14:paraId="3AADFB07" w14:textId="77777777"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30159 Hannover</w:t>
            </w:r>
          </w:p>
        </w:tc>
      </w:tr>
    </w:tbl>
    <w:p w14:paraId="47101AF9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after="0" w:line="360" w:lineRule="auto"/>
        <w:jc w:val="left"/>
        <w:rPr>
          <w:rFonts w:ascii="Arial" w:hAnsi="Arial"/>
        </w:rPr>
      </w:pPr>
    </w:p>
    <w:p w14:paraId="4FE7AFB4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  <w:r>
        <w:rPr>
          <w:rFonts w:ascii="Arial" w:hAnsi="Arial"/>
        </w:rPr>
        <w:t>Betreff (Bezeichnung des Bauvorhabens):</w:t>
      </w:r>
    </w:p>
    <w:p w14:paraId="064C5FCA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  <w:b/>
        </w:rPr>
      </w:pPr>
      <w:r w:rsidRPr="00817FA5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817FA5">
        <w:rPr>
          <w:rFonts w:ascii="Arial" w:hAnsi="Arial"/>
          <w:b/>
        </w:rPr>
        <w:instrText xml:space="preserve"> FORMTEXT </w:instrText>
      </w:r>
      <w:r w:rsidRPr="00817FA5">
        <w:rPr>
          <w:rFonts w:ascii="Arial" w:hAnsi="Arial"/>
          <w:b/>
        </w:rPr>
      </w:r>
      <w:r w:rsidRPr="00817FA5">
        <w:rPr>
          <w:rFonts w:ascii="Arial" w:hAnsi="Arial"/>
          <w:b/>
        </w:rPr>
        <w:fldChar w:fldCharType="separate"/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Pr="00817FA5">
        <w:rPr>
          <w:rFonts w:ascii="Arial" w:hAnsi="Arial"/>
          <w:b/>
        </w:rPr>
        <w:fldChar w:fldCharType="end"/>
      </w:r>
      <w:bookmarkEnd w:id="3"/>
    </w:p>
    <w:p w14:paraId="3B03823A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</w:p>
    <w:p w14:paraId="10A7CD9B" w14:textId="77777777" w:rsidR="005C71CF" w:rsidRPr="00454863" w:rsidRDefault="005C71CF" w:rsidP="00F22D66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Wir beantragen"/>
              <w:listEntry w:val="Ich beantrage"/>
            </w:ddList>
          </w:ffData>
        </w:fldChar>
      </w:r>
      <w:bookmarkStart w:id="4" w:name="Dropdown1"/>
      <w:r>
        <w:rPr>
          <w:rFonts w:ascii="Arial" w:hAnsi="Arial"/>
        </w:rPr>
        <w:instrText xml:space="preserve"> FORMDROPDOWN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4"/>
      <w:r>
        <w:rPr>
          <w:rFonts w:ascii="Arial" w:hAnsi="Arial"/>
        </w:rPr>
        <w:t xml:space="preserve"> zur Durchführung des o. a. Vorhabens eine Zuwendung des Landes Nieder</w:t>
      </w:r>
      <w:r w:rsidR="00F22D66">
        <w:rPr>
          <w:rFonts w:ascii="Arial" w:hAnsi="Arial"/>
        </w:rPr>
        <w:t xml:space="preserve">sachsen nach den </w:t>
      </w:r>
      <w:r w:rsidR="00454863" w:rsidRPr="00454863">
        <w:rPr>
          <w:rFonts w:ascii="Arial" w:hAnsi="Arial"/>
        </w:rPr>
        <w:t xml:space="preserve">§§ 23 und 44 der Landeshaushaltsordnung in der Fassung der Neubekanntmachung vom </w:t>
      </w:r>
      <w:smartTag w:uri="urn:schemas-microsoft-com:office:smarttags" w:element="date">
        <w:smartTagPr>
          <w:attr w:name="ls" w:val="trans"/>
          <w:attr w:name="Month" w:val="04"/>
          <w:attr w:name="Day" w:val="30"/>
          <w:attr w:name="Year" w:val="2001"/>
        </w:smartTagPr>
        <w:r w:rsidR="00454863" w:rsidRPr="00454863">
          <w:rPr>
            <w:rFonts w:ascii="Arial" w:hAnsi="Arial"/>
          </w:rPr>
          <w:t>30.04.2001</w:t>
        </w:r>
      </w:smartTag>
      <w:r w:rsidR="00454863" w:rsidRPr="00454863">
        <w:rPr>
          <w:rFonts w:ascii="Arial" w:hAnsi="Arial"/>
        </w:rPr>
        <w:t xml:space="preserve"> (Nds. GVBl. S. 276) in der jeweils gültigen Fassung</w:t>
      </w:r>
    </w:p>
    <w:p w14:paraId="10876151" w14:textId="77777777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before="120"/>
        <w:ind w:left="425" w:hanging="425"/>
        <w:rPr>
          <w:rFonts w:ascii="Arial" w:hAnsi="Arial"/>
        </w:rPr>
      </w:pPr>
      <w:r>
        <w:rPr>
          <w:rFonts w:ascii="Arial" w:hAnsi="Arial"/>
        </w:rPr>
        <w:t>Anlagen:</w:t>
      </w:r>
    </w:p>
    <w:p w14:paraId="34AD2822" w14:textId="440DCBD1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Das Vorhaben soll </w:t>
      </w:r>
      <w:r>
        <w:rPr>
          <w:rFonts w:ascii="Arial" w:hAnsi="Arial"/>
        </w:rPr>
        <w:fldChar w:fldCharType="begin">
          <w:ffData>
            <w:name w:val="Dropdown2"/>
            <w:enabled/>
            <w:calcOnExit w:val="0"/>
            <w:ddList>
              <w:listEntry w:val="im Haushaltsjahr"/>
              <w:listEntry w:val="in den Haushaltsjahren"/>
            </w:ddList>
          </w:ffData>
        </w:fldChar>
      </w:r>
      <w:bookmarkStart w:id="5" w:name="Dropdown2"/>
      <w:r>
        <w:rPr>
          <w:rFonts w:ascii="Arial" w:hAnsi="Arial"/>
        </w:rPr>
        <w:instrText xml:space="preserve"> FORMDROPDOWN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5"/>
      <w:r>
        <w:rPr>
          <w:rFonts w:ascii="Arial" w:hAnsi="Arial"/>
        </w:rPr>
        <w:t xml:space="preserve"> </w:t>
      </w:r>
      <w:r w:rsidRPr="00817FA5"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="00E72E8A">
        <w:rPr>
          <w:rFonts w:ascii="Arial" w:hAnsi="Arial"/>
        </w:rPr>
        <w:t> </w:t>
      </w:r>
      <w:r w:rsidRPr="00817FA5">
        <w:rPr>
          <w:rFonts w:ascii="Arial" w:hAnsi="Arial"/>
        </w:rPr>
        <w:fldChar w:fldCharType="end"/>
      </w:r>
      <w:bookmarkEnd w:id="6"/>
      <w:r>
        <w:rPr>
          <w:rFonts w:ascii="Arial" w:hAnsi="Arial"/>
        </w:rPr>
        <w:t xml:space="preserve"> nach den beiliegenden Unterlagen durchgeführt werden.</w:t>
      </w:r>
    </w:p>
    <w:p w14:paraId="71E973AB" w14:textId="77777777"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ab/>
        <w:t>Im Einzelnen sind folgende Unterlagen beigefügt (zutreffendes bitte ankreuzen):</w:t>
      </w:r>
    </w:p>
    <w:p w14:paraId="240766BA" w14:textId="71E78DEE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1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7"/>
      <w:r>
        <w:rPr>
          <w:rFonts w:ascii="Arial" w:hAnsi="Arial"/>
        </w:rPr>
        <w:tab/>
        <w:t xml:space="preserve">Erläuterungsbericht (siehe </w:t>
      </w:r>
      <w:r w:rsidR="00454863">
        <w:rPr>
          <w:rFonts w:ascii="Arial" w:hAnsi="Arial"/>
        </w:rPr>
        <w:t xml:space="preserve">auch </w:t>
      </w:r>
      <w:r>
        <w:rPr>
          <w:rFonts w:ascii="Arial" w:hAnsi="Arial"/>
        </w:rPr>
        <w:t xml:space="preserve">Merkblatt für Antragsteller </w:t>
      </w:r>
      <w:r w:rsidR="006B32FF">
        <w:rPr>
          <w:rFonts w:ascii="Arial" w:hAnsi="Arial"/>
        </w:rPr>
        <w:t>und bei Maßnahmen des Straßengebundenen ÖPNV</w:t>
      </w:r>
      <w:r>
        <w:rPr>
          <w:rFonts w:ascii="Arial" w:hAnsi="Arial"/>
        </w:rPr>
        <w:t xml:space="preserve"> „Richtlinien für die </w:t>
      </w:r>
      <w:r w:rsidR="00276DD3">
        <w:rPr>
          <w:rFonts w:ascii="Arial" w:hAnsi="Arial"/>
        </w:rPr>
        <w:t xml:space="preserve">Gestaltung von einheitlichen Entwurfsunterlagen im Straßenbau; RE </w:t>
      </w:r>
      <w:r w:rsidR="001A0DA3">
        <w:rPr>
          <w:rFonts w:ascii="Arial" w:hAnsi="Arial"/>
        </w:rPr>
        <w:t>2012</w:t>
      </w:r>
      <w:r>
        <w:rPr>
          <w:rFonts w:ascii="Arial" w:hAnsi="Arial"/>
        </w:rPr>
        <w:t>“)</w:t>
      </w:r>
    </w:p>
    <w:p w14:paraId="4AFCADEF" w14:textId="5F739028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2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8"/>
      <w:r>
        <w:rPr>
          <w:rFonts w:ascii="Arial" w:hAnsi="Arial"/>
        </w:rPr>
        <w:tab/>
        <w:t>Übersichtsplan mit Verkehrsführung und Umsteigewegen</w:t>
      </w:r>
    </w:p>
    <w:p w14:paraId="5AA984C9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9"/>
      <w:r>
        <w:rPr>
          <w:rFonts w:ascii="Arial" w:hAnsi="Arial"/>
        </w:rPr>
        <w:tab/>
        <w:t>Linien- und Fahrplan; bei mehreren Bussteigen mit Belegungsplan</w:t>
      </w:r>
    </w:p>
    <w:p w14:paraId="3458007E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4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0"/>
      <w:r>
        <w:rPr>
          <w:rFonts w:ascii="Arial" w:hAnsi="Arial"/>
        </w:rPr>
        <w:tab/>
        <w:t>Bestandsplan (derzeitiger Zustand)</w:t>
      </w:r>
    </w:p>
    <w:p w14:paraId="2F17A3B6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5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1"/>
      <w:r>
        <w:rPr>
          <w:rFonts w:ascii="Arial" w:hAnsi="Arial"/>
        </w:rPr>
        <w:tab/>
        <w:t xml:space="preserve">Baupläne auf Grundlage der Entwurfsplanung gem. </w:t>
      </w:r>
      <w:r w:rsidR="00621FCB">
        <w:rPr>
          <w:rFonts w:ascii="Arial" w:hAnsi="Arial"/>
        </w:rPr>
        <w:t xml:space="preserve">Leistungsphase 3 der einschlägigen Paragraphen nach HOAI (z. B. </w:t>
      </w:r>
      <w:r w:rsidR="00C96ABB">
        <w:rPr>
          <w:rFonts w:ascii="Arial" w:hAnsi="Arial"/>
        </w:rPr>
        <w:t xml:space="preserve">Teil 3, </w:t>
      </w:r>
      <w:r w:rsidR="00AE7DD1">
        <w:rPr>
          <w:rFonts w:ascii="Arial" w:hAnsi="Arial"/>
        </w:rPr>
        <w:t>Abschnitt 4</w:t>
      </w:r>
      <w:r>
        <w:rPr>
          <w:rFonts w:ascii="Arial" w:hAnsi="Arial"/>
        </w:rPr>
        <w:t xml:space="preserve"> </w:t>
      </w:r>
      <w:r w:rsidR="00621FCB" w:rsidRPr="00621FCB">
        <w:rPr>
          <w:rFonts w:ascii="Arial" w:hAnsi="Arial"/>
        </w:rPr>
        <w:t xml:space="preserve">Verkehrsanlagen </w:t>
      </w:r>
      <w:r w:rsidRPr="00621FCB">
        <w:rPr>
          <w:rFonts w:ascii="Arial" w:hAnsi="Arial"/>
        </w:rPr>
        <w:t>mit Anlage</w:t>
      </w:r>
      <w:r w:rsidR="00621FCB">
        <w:rPr>
          <w:rFonts w:ascii="Arial" w:hAnsi="Arial"/>
        </w:rPr>
        <w:t>)</w:t>
      </w:r>
    </w:p>
    <w:p w14:paraId="38F050F6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6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2"/>
      <w:r>
        <w:rPr>
          <w:rFonts w:ascii="Arial" w:hAnsi="Arial"/>
        </w:rPr>
        <w:tab/>
        <w:t xml:space="preserve">Kostenplan auf Grundlage der Entwurfsplanung gem. </w:t>
      </w:r>
      <w:r w:rsidR="00621FCB">
        <w:rPr>
          <w:rFonts w:ascii="Arial" w:hAnsi="Arial"/>
        </w:rPr>
        <w:t xml:space="preserve">Leistungsphase 3 der einschlägigen Paragraphen nach HOAI (z. B. </w:t>
      </w:r>
      <w:r w:rsidR="00C96ABB">
        <w:rPr>
          <w:rFonts w:ascii="Arial" w:hAnsi="Arial"/>
        </w:rPr>
        <w:t xml:space="preserve">Teil 3, </w:t>
      </w:r>
      <w:r w:rsidR="00AE7DD1">
        <w:rPr>
          <w:rFonts w:ascii="Arial" w:hAnsi="Arial"/>
        </w:rPr>
        <w:t>Abschnitt 4</w:t>
      </w:r>
      <w:r w:rsidR="00621FCB">
        <w:rPr>
          <w:rFonts w:ascii="Arial" w:hAnsi="Arial"/>
        </w:rPr>
        <w:t xml:space="preserve"> </w:t>
      </w:r>
      <w:r w:rsidR="00621FCB" w:rsidRPr="00621FCB">
        <w:rPr>
          <w:rFonts w:ascii="Arial" w:hAnsi="Arial"/>
        </w:rPr>
        <w:t>Verkehrsanlagen mit Anlage</w:t>
      </w:r>
      <w:r w:rsidR="00621FCB">
        <w:rPr>
          <w:rFonts w:ascii="Arial" w:hAnsi="Arial"/>
        </w:rPr>
        <w:t>)</w:t>
      </w:r>
    </w:p>
    <w:p w14:paraId="765ED105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3"/>
      <w:r>
        <w:rPr>
          <w:rFonts w:ascii="Arial" w:hAnsi="Arial"/>
        </w:rPr>
        <w:tab/>
        <w:t>Finanzierungsplan (bei mehrjährigen Projekten mit Verteilung auf die Jahre)</w:t>
      </w:r>
    </w:p>
    <w:p w14:paraId="2E859CFC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8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4"/>
      <w:r>
        <w:rPr>
          <w:rFonts w:ascii="Arial" w:hAnsi="Arial"/>
        </w:rPr>
        <w:tab/>
        <w:t>Darstellung der Komplementärfinanzierung (z. B. Haushaltsplan, Bankbescheinigung)</w:t>
      </w:r>
    </w:p>
    <w:p w14:paraId="56E4463D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9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5"/>
      <w:r>
        <w:rPr>
          <w:rFonts w:ascii="Arial" w:hAnsi="Arial"/>
        </w:rPr>
        <w:tab/>
        <w:t xml:space="preserve">Stellungnahme des Aufgabenträgers mit Darstellung, </w:t>
      </w:r>
      <w:r w:rsidR="007A4016">
        <w:rPr>
          <w:rFonts w:ascii="Arial" w:hAnsi="Arial"/>
        </w:rPr>
        <w:t>dass</w:t>
      </w:r>
      <w:r>
        <w:rPr>
          <w:rFonts w:ascii="Arial" w:hAnsi="Arial"/>
        </w:rPr>
        <w:t xml:space="preserve"> das Vorhaben dem Nahverkehrsplan bzw. dem Haltestellenkonzept entspricht</w:t>
      </w:r>
    </w:p>
    <w:p w14:paraId="0E677212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1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6"/>
      <w:r>
        <w:rPr>
          <w:rFonts w:ascii="Arial" w:hAnsi="Arial"/>
        </w:rPr>
        <w:tab/>
        <w:t>Stellungnahme der zuständigen Behindertenbeauftragten oder Behindertenbeiräte</w:t>
      </w:r>
    </w:p>
    <w:p w14:paraId="318FE333" w14:textId="77777777"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2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7"/>
      <w:r w:rsidR="007A4016">
        <w:rPr>
          <w:rFonts w:ascii="Arial" w:hAnsi="Arial"/>
        </w:rPr>
        <w:tab/>
        <w:t>Stellungnahmen/ Anhörungen vom Vorhaben</w:t>
      </w:r>
      <w:r>
        <w:rPr>
          <w:rFonts w:ascii="Arial" w:hAnsi="Arial"/>
        </w:rPr>
        <w:t xml:space="preserve"> betroffene</w:t>
      </w:r>
      <w:r w:rsidR="0011683D">
        <w:rPr>
          <w:rFonts w:ascii="Arial" w:hAnsi="Arial"/>
        </w:rPr>
        <w:t>r</w:t>
      </w:r>
      <w:r>
        <w:rPr>
          <w:rFonts w:ascii="Arial" w:hAnsi="Arial"/>
        </w:rPr>
        <w:t xml:space="preserve"> Dritte</w:t>
      </w:r>
      <w:r w:rsidR="0011683D">
        <w:rPr>
          <w:rFonts w:ascii="Arial" w:hAnsi="Arial"/>
        </w:rPr>
        <w:t>r</w:t>
      </w:r>
    </w:p>
    <w:p w14:paraId="780BDA04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3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8"/>
      <w:r>
        <w:rPr>
          <w:rFonts w:ascii="Arial" w:hAnsi="Arial"/>
        </w:rPr>
        <w:tab/>
        <w:t xml:space="preserve">Erklärung, dass mit dem Vorhaben noch nicht begonnen wurde </w:t>
      </w:r>
    </w:p>
    <w:p w14:paraId="79B7B805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4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9"/>
      <w:r>
        <w:rPr>
          <w:rFonts w:ascii="Arial" w:hAnsi="Arial"/>
        </w:rPr>
        <w:tab/>
        <w:t xml:space="preserve">Stellungnahme aller betroffenen Busunternehmen (Ein- und Aussteiger/ Schultag, eingesetzte Buslängen, beobachtete Umstiege zwischen Buslinien, Sicherheit) </w:t>
      </w:r>
    </w:p>
    <w:p w14:paraId="181B9FAA" w14:textId="77777777" w:rsidR="0027257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5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0"/>
      <w:r>
        <w:rPr>
          <w:rFonts w:ascii="Arial" w:hAnsi="Arial"/>
        </w:rPr>
        <w:tab/>
      </w:r>
      <w:bookmarkStart w:id="21" w:name="Text30"/>
      <w:r w:rsidR="0011683D" w:rsidRPr="00817FA5">
        <w:rPr>
          <w:rFonts w:ascii="Arial" w:hAnsi="Arial"/>
        </w:rPr>
        <w:fldChar w:fldCharType="begin">
          <w:ffData>
            <w:name w:val="Text30"/>
            <w:enabled/>
            <w:calcOnExit w:val="0"/>
            <w:textInput>
              <w:default w:val="weitere Unterlagen gem. Inhaltsverzeichnis"/>
            </w:textInput>
          </w:ffData>
        </w:fldChar>
      </w:r>
      <w:r w:rsidR="0011683D" w:rsidRPr="00817FA5">
        <w:rPr>
          <w:rFonts w:ascii="Arial" w:hAnsi="Arial"/>
        </w:rPr>
        <w:instrText xml:space="preserve"> FORMTEXT </w:instrText>
      </w:r>
      <w:r w:rsidR="0011683D" w:rsidRPr="00817FA5">
        <w:rPr>
          <w:rFonts w:ascii="Arial" w:hAnsi="Arial"/>
        </w:rPr>
      </w:r>
      <w:r w:rsidR="0011683D"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weitere Unterlagen gem. Inhaltsverzeichnis</w:t>
      </w:r>
      <w:r w:rsidR="0011683D" w:rsidRPr="00817FA5">
        <w:rPr>
          <w:rFonts w:ascii="Arial" w:hAnsi="Arial"/>
        </w:rPr>
        <w:fldChar w:fldCharType="end"/>
      </w:r>
      <w:bookmarkEnd w:id="21"/>
    </w:p>
    <w:p w14:paraId="76C8FC5E" w14:textId="77777777"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"/>
        <w:gridCol w:w="412"/>
        <w:gridCol w:w="4608"/>
        <w:gridCol w:w="139"/>
        <w:gridCol w:w="417"/>
        <w:gridCol w:w="1409"/>
        <w:gridCol w:w="1963"/>
      </w:tblGrid>
      <w:tr w:rsidR="0027257F" w14:paraId="3B4CC365" w14:textId="77777777" w:rsidTr="0027257F">
        <w:tc>
          <w:tcPr>
            <w:tcW w:w="406" w:type="dxa"/>
            <w:hideMark/>
          </w:tcPr>
          <w:p w14:paraId="1786AA85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</w:t>
            </w:r>
          </w:p>
        </w:tc>
        <w:tc>
          <w:tcPr>
            <w:tcW w:w="5089" w:type="dxa"/>
            <w:gridSpan w:val="2"/>
            <w:hideMark/>
          </w:tcPr>
          <w:p w14:paraId="24487A46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Gesamtkosten des o. a. Vorhabens betragen:</w:t>
            </w:r>
          </w:p>
        </w:tc>
        <w:tc>
          <w:tcPr>
            <w:tcW w:w="1984" w:type="dxa"/>
            <w:gridSpan w:val="3"/>
          </w:tcPr>
          <w:p w14:paraId="0B878DA0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6A50DD75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14:paraId="27351A71" w14:textId="77777777" w:rsidTr="0027257F">
        <w:tc>
          <w:tcPr>
            <w:tcW w:w="406" w:type="dxa"/>
          </w:tcPr>
          <w:p w14:paraId="0AF0D721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5479D3DF" w14:textId="77777777"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Bauausgaben</w:t>
            </w:r>
          </w:p>
        </w:tc>
        <w:tc>
          <w:tcPr>
            <w:tcW w:w="1984" w:type="dxa"/>
            <w:gridSpan w:val="3"/>
            <w:hideMark/>
          </w:tcPr>
          <w:p w14:paraId="60C1E568" w14:textId="77777777" w:rsidR="0027257F" w:rsidRDefault="008F41FE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098AA6FE" w14:textId="77777777"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</w:tr>
      <w:tr w:rsidR="0027257F" w14:paraId="15ADA341" w14:textId="77777777" w:rsidTr="006376DC">
        <w:tc>
          <w:tcPr>
            <w:tcW w:w="406" w:type="dxa"/>
          </w:tcPr>
          <w:p w14:paraId="3B44356C" w14:textId="77777777"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</w:p>
        </w:tc>
        <w:tc>
          <w:tcPr>
            <w:tcW w:w="7073" w:type="dxa"/>
            <w:gridSpan w:val="5"/>
            <w:hideMark/>
          </w:tcPr>
          <w:p w14:paraId="42C237F1" w14:textId="77777777"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Ausgaben für externe Planungsleistungen gem. HOAI bis</w:t>
            </w:r>
          </w:p>
        </w:tc>
        <w:tc>
          <w:tcPr>
            <w:tcW w:w="1985" w:type="dxa"/>
          </w:tcPr>
          <w:p w14:paraId="2FE8EBDF" w14:textId="77777777" w:rsidR="0027257F" w:rsidRDefault="0027257F" w:rsidP="0027257F">
            <w:pPr>
              <w:spacing w:after="0"/>
              <w:jc w:val="right"/>
              <w:rPr>
                <w:rFonts w:ascii="Arial" w:hAnsi="Arial"/>
              </w:rPr>
            </w:pPr>
          </w:p>
        </w:tc>
      </w:tr>
      <w:tr w:rsidR="0027257F" w14:paraId="686AA692" w14:textId="77777777" w:rsidTr="00C84ABF">
        <w:tc>
          <w:tcPr>
            <w:tcW w:w="406" w:type="dxa"/>
          </w:tcPr>
          <w:p w14:paraId="415CB4E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</w:tcPr>
          <w:p w14:paraId="1C94D5EA" w14:textId="77777777" w:rsidR="0027257F" w:rsidRDefault="0027257F" w:rsidP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max. 10% der zuwendungsfähigen Bauausgaben</w:t>
            </w:r>
          </w:p>
        </w:tc>
        <w:tc>
          <w:tcPr>
            <w:tcW w:w="1984" w:type="dxa"/>
            <w:gridSpan w:val="3"/>
          </w:tcPr>
          <w:p w14:paraId="14DF3D3D" w14:textId="77777777" w:rsidR="0027257F" w:rsidRDefault="00B508D8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533D0EB9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938A533" w14:textId="77777777" w:rsidTr="00C84ABF">
        <w:tc>
          <w:tcPr>
            <w:tcW w:w="406" w:type="dxa"/>
          </w:tcPr>
          <w:p w14:paraId="5E85274C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35417CE8" w14:textId="77777777" w:rsidR="0027257F" w:rsidRDefault="0027257F">
            <w:pPr>
              <w:jc w:val="lef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</w:rPr>
              <w:t>Zuwendungsfähige Grunderwerbskosten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14:paraId="2C619225" w14:textId="77777777"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36306252" w14:textId="77777777"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14:paraId="30A8AA9E" w14:textId="77777777" w:rsidTr="00C84ABF">
        <w:tc>
          <w:tcPr>
            <w:tcW w:w="406" w:type="dxa"/>
          </w:tcPr>
          <w:p w14:paraId="0D268553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9D574E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2CF395A5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Ausgaben insgesamt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14:paraId="17C0A3D9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545A8B8E" w14:textId="77777777" w:rsidR="0027257F" w:rsidRDefault="008F41FE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=C2+C4+C5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14:paraId="70663C95" w14:textId="77777777" w:rsidTr="006376DC">
        <w:tc>
          <w:tcPr>
            <w:tcW w:w="9464" w:type="dxa"/>
            <w:gridSpan w:val="7"/>
          </w:tcPr>
          <w:p w14:paraId="51A635AE" w14:textId="77777777"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</w:p>
        </w:tc>
      </w:tr>
      <w:tr w:rsidR="0027257F" w14:paraId="6D1AD6F6" w14:textId="77777777" w:rsidTr="0027257F">
        <w:tc>
          <w:tcPr>
            <w:tcW w:w="406" w:type="dxa"/>
          </w:tcPr>
          <w:p w14:paraId="1D2F214F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14:paraId="341D8CDF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Finanzierung ist wie folgt vorgesehen:</w:t>
            </w:r>
          </w:p>
        </w:tc>
        <w:tc>
          <w:tcPr>
            <w:tcW w:w="1984" w:type="dxa"/>
            <w:gridSpan w:val="3"/>
          </w:tcPr>
          <w:p w14:paraId="6CB2113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064A57E6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ED081EE" w14:textId="77777777" w:rsidTr="0027257F">
        <w:tc>
          <w:tcPr>
            <w:tcW w:w="406" w:type="dxa"/>
          </w:tcPr>
          <w:p w14:paraId="39B5955A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062F6C7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4677" w:type="dxa"/>
            <w:hideMark/>
          </w:tcPr>
          <w:p w14:paraId="64602794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 des Landes (</w:t>
            </w:r>
            <w:r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statusText w:type="text" w:val="Eingabe 0,75 oder entsprechend"/>
                  <w:textInput>
                    <w:type w:val="number"/>
                    <w:default w:val="75%"/>
                    <w:format w:val="0%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75%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984" w:type="dxa"/>
            <w:gridSpan w:val="3"/>
          </w:tcPr>
          <w:p w14:paraId="57DB549F" w14:textId="77777777" w:rsidR="0027257F" w:rsidRDefault="00146329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F827DC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  <w:hideMark/>
          </w:tcPr>
          <w:p w14:paraId="144A3B4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1D096AA4" w14:textId="77777777" w:rsidTr="0027257F">
        <w:tc>
          <w:tcPr>
            <w:tcW w:w="406" w:type="dxa"/>
          </w:tcPr>
          <w:p w14:paraId="20158CB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75C2EDE9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4677" w:type="dxa"/>
            <w:hideMark/>
          </w:tcPr>
          <w:p w14:paraId="522E09C4" w14:textId="77777777" w:rsidR="0027257F" w:rsidRDefault="00AE7DD1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Zuschüsse/ </w:t>
            </w:r>
            <w:r w:rsidR="0027257F">
              <w:rPr>
                <w:rFonts w:ascii="Arial" w:hAnsi="Arial"/>
              </w:rPr>
              <w:t>Beiträge Dritter</w:t>
            </w:r>
          </w:p>
        </w:tc>
        <w:tc>
          <w:tcPr>
            <w:tcW w:w="1984" w:type="dxa"/>
            <w:gridSpan w:val="3"/>
          </w:tcPr>
          <w:p w14:paraId="4B39837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7874345A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8EBF570" w14:textId="77777777" w:rsidTr="0027257F">
        <w:tc>
          <w:tcPr>
            <w:tcW w:w="406" w:type="dxa"/>
          </w:tcPr>
          <w:p w14:paraId="0D4CD87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81A151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7BA8F457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1BB2A2A5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2F16634B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2155595" w14:textId="77777777" w:rsidTr="0027257F">
        <w:tc>
          <w:tcPr>
            <w:tcW w:w="406" w:type="dxa"/>
          </w:tcPr>
          <w:p w14:paraId="5F337E3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57DC41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54D99F52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3BC1E042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17C52B28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B026B2A" w14:textId="77777777" w:rsidTr="00C84ABF">
        <w:tc>
          <w:tcPr>
            <w:tcW w:w="406" w:type="dxa"/>
          </w:tcPr>
          <w:p w14:paraId="0780E383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76A4DCC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2DB69401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14:paraId="5058AD46" w14:textId="77777777"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74FC3822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0D723E4F" w14:textId="77777777" w:rsidTr="00C84ABF">
        <w:tc>
          <w:tcPr>
            <w:tcW w:w="406" w:type="dxa"/>
          </w:tcPr>
          <w:p w14:paraId="76D5D2A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03FEDA1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630239D0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14:paraId="6770D200" w14:textId="77777777"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6E354A5A" w14:textId="77777777"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14:paraId="60ED49EC" w14:textId="77777777" w:rsidTr="00C84ABF">
        <w:tc>
          <w:tcPr>
            <w:tcW w:w="406" w:type="dxa"/>
          </w:tcPr>
          <w:p w14:paraId="72CD077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EA4EF06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14:paraId="58727E0A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a) und b)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14:paraId="3B5A1CB3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14:paraId="0B0BDB6B" w14:textId="77777777" w:rsidR="0027257F" w:rsidRDefault="00F827DC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=D9+D11+D12+D13+D14 \# "#.##0,00" 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  <w:tr w:rsidR="0027257F" w14:paraId="2D0FA559" w14:textId="77777777" w:rsidTr="006376DC">
        <w:tc>
          <w:tcPr>
            <w:tcW w:w="406" w:type="dxa"/>
          </w:tcPr>
          <w:p w14:paraId="0A39C97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14:paraId="65F28ED4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8646" w:type="dxa"/>
            <w:gridSpan w:val="5"/>
            <w:hideMark/>
          </w:tcPr>
          <w:p w14:paraId="255E487D" w14:textId="77777777" w:rsidR="0027257F" w:rsidRDefault="0027257F" w:rsidP="00C84AB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Eigenmittel des Antragstellers</w:t>
            </w:r>
            <w:r w:rsidR="00C84ABF">
              <w:rPr>
                <w:rFonts w:ascii="Arial" w:hAnsi="Arial"/>
              </w:rPr>
              <w:t>:</w:t>
            </w:r>
          </w:p>
        </w:tc>
      </w:tr>
      <w:tr w:rsidR="0027257F" w14:paraId="4F851239" w14:textId="77777777" w:rsidTr="0027257F">
        <w:tc>
          <w:tcPr>
            <w:tcW w:w="406" w:type="dxa"/>
          </w:tcPr>
          <w:p w14:paraId="4C471B2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5EEA710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62FDFD2A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Investitionsrate(n) des ordentlichen Haushalts</w:t>
            </w:r>
          </w:p>
        </w:tc>
        <w:tc>
          <w:tcPr>
            <w:tcW w:w="1842" w:type="dxa"/>
            <w:gridSpan w:val="2"/>
          </w:tcPr>
          <w:p w14:paraId="44E6313D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4DFBCA19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6E80B953" w14:textId="77777777" w:rsidTr="0027257F">
        <w:tc>
          <w:tcPr>
            <w:tcW w:w="406" w:type="dxa"/>
          </w:tcPr>
          <w:p w14:paraId="3F18F930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C1C702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2A07F146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Entnahme aus Rücklagen</w:t>
            </w:r>
          </w:p>
        </w:tc>
        <w:tc>
          <w:tcPr>
            <w:tcW w:w="1842" w:type="dxa"/>
            <w:gridSpan w:val="2"/>
          </w:tcPr>
          <w:p w14:paraId="0DBFC121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1060D96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17C06402" w14:textId="77777777" w:rsidTr="0027257F">
        <w:tc>
          <w:tcPr>
            <w:tcW w:w="406" w:type="dxa"/>
          </w:tcPr>
          <w:p w14:paraId="5B52A9D9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0D4ADE0D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14:paraId="0C3541A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Kredite</w:t>
            </w:r>
          </w:p>
        </w:tc>
        <w:tc>
          <w:tcPr>
            <w:tcW w:w="1842" w:type="dxa"/>
            <w:gridSpan w:val="2"/>
          </w:tcPr>
          <w:p w14:paraId="7223C46E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6133B555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536B2701" w14:textId="77777777" w:rsidTr="006376DC">
        <w:tc>
          <w:tcPr>
            <w:tcW w:w="406" w:type="dxa"/>
          </w:tcPr>
          <w:p w14:paraId="4AC96A4E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2C001A6A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6661" w:type="dxa"/>
            <w:gridSpan w:val="4"/>
          </w:tcPr>
          <w:p w14:paraId="1B021373" w14:textId="77777777"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Finanzierungshilfen von</w:t>
            </w:r>
          </w:p>
        </w:tc>
        <w:tc>
          <w:tcPr>
            <w:tcW w:w="1985" w:type="dxa"/>
          </w:tcPr>
          <w:p w14:paraId="39B0EC6F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B2FC10C" w14:textId="77777777" w:rsidTr="00801412">
        <w:tc>
          <w:tcPr>
            <w:tcW w:w="406" w:type="dxa"/>
          </w:tcPr>
          <w:p w14:paraId="50C4328B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1D3EEE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0A8065FE" w14:textId="77777777" w:rsidR="0027257F" w:rsidRDefault="0027257F" w:rsidP="00801412">
            <w:pPr>
              <w:jc w:val="left"/>
              <w:rPr>
                <w:rFonts w:ascii="Arial" w:hAnsi="Arial"/>
              </w:rPr>
            </w:pPr>
            <w:r w:rsidRPr="00817FA5"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17FA5">
              <w:rPr>
                <w:rFonts w:ascii="Arial" w:hAnsi="Arial"/>
              </w:rPr>
              <w:instrText xml:space="preserve"> FORMTEXT </w:instrText>
            </w:r>
            <w:r w:rsidRPr="00817FA5">
              <w:rPr>
                <w:rFonts w:ascii="Arial" w:hAnsi="Arial"/>
              </w:rPr>
            </w:r>
            <w:r w:rsidRPr="00817FA5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817FA5">
              <w:rPr>
                <w:rFonts w:ascii="Arial" w:hAnsi="Arial"/>
              </w:rPr>
              <w:fldChar w:fldCharType="end"/>
            </w:r>
          </w:p>
        </w:tc>
        <w:tc>
          <w:tcPr>
            <w:tcW w:w="1417" w:type="dxa"/>
          </w:tcPr>
          <w:p w14:paraId="7AD5677C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€</w:t>
            </w:r>
          </w:p>
        </w:tc>
        <w:tc>
          <w:tcPr>
            <w:tcW w:w="1985" w:type="dxa"/>
          </w:tcPr>
          <w:p w14:paraId="67EFF24F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45B15F51" w14:textId="77777777" w:rsidTr="00801412">
        <w:tc>
          <w:tcPr>
            <w:tcW w:w="406" w:type="dxa"/>
          </w:tcPr>
          <w:p w14:paraId="720DEF5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1BA36107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65CE1897" w14:textId="77777777" w:rsidR="0027257F" w:rsidRDefault="00801412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zur </w:t>
            </w:r>
            <w:r w:rsidR="0027257F">
              <w:rPr>
                <w:rFonts w:ascii="Arial" w:hAnsi="Arial"/>
              </w:rPr>
              <w:t>Verstärkung der Eigenmittel des Antragstellers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924AE6" w14:textId="77777777" w:rsidR="0027257F" w:rsidRPr="00C84AB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14:paraId="3D501E90" w14:textId="77777777"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14:paraId="7DDAC724" w14:textId="77777777" w:rsidTr="00801412">
        <w:tc>
          <w:tcPr>
            <w:tcW w:w="406" w:type="dxa"/>
          </w:tcPr>
          <w:p w14:paraId="40A27A92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14:paraId="34450C34" w14:textId="77777777"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14:paraId="57F20693" w14:textId="77777777"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c)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F30D84" w14:textId="77777777"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14:paraId="595A722B" w14:textId="77777777"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B164CA">
              <w:rPr>
                <w:rFonts w:ascii="Arial" w:hAnsi="Arial"/>
              </w:rPr>
              <w:instrText xml:space="preserve"> =D</w:instrText>
            </w:r>
            <w:r>
              <w:rPr>
                <w:rFonts w:ascii="Arial" w:hAnsi="Arial"/>
              </w:rPr>
              <w:instrText>17+</w:instrText>
            </w:r>
            <w:r w:rsidR="00B164CA">
              <w:rPr>
                <w:rFonts w:ascii="Arial" w:hAnsi="Arial"/>
              </w:rPr>
              <w:instrText>D18+D</w:instrText>
            </w:r>
            <w:r>
              <w:rPr>
                <w:rFonts w:ascii="Arial" w:hAnsi="Arial"/>
              </w:rPr>
              <w:instrText>19+</w:instrText>
            </w:r>
            <w:r w:rsidR="00B164CA">
              <w:rPr>
                <w:rFonts w:ascii="Arial" w:hAnsi="Arial"/>
              </w:rPr>
              <w:instrText>D</w:instrText>
            </w:r>
            <w:r>
              <w:rPr>
                <w:rFonts w:ascii="Arial" w:hAnsi="Arial"/>
              </w:rPr>
              <w:instrText xml:space="preserve">22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</w:tbl>
    <w:p w14:paraId="4D16A305" w14:textId="77777777" w:rsidR="005C71CF" w:rsidRDefault="005C71CF" w:rsidP="00FF5D04">
      <w:pPr>
        <w:keepNext/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7878C2DE" w14:textId="77777777" w:rsidR="0027257F" w:rsidRDefault="005C71CF" w:rsidP="0025265F">
      <w:pPr>
        <w:tabs>
          <w:tab w:val="left" w:pos="426"/>
          <w:tab w:val="left" w:pos="851"/>
          <w:tab w:val="left" w:pos="1418"/>
          <w:tab w:val="left" w:pos="4536"/>
          <w:tab w:val="right" w:pos="9214"/>
        </w:tabs>
        <w:spacing w:after="0"/>
        <w:ind w:left="426" w:hanging="426"/>
        <w:jc w:val="left"/>
        <w:rPr>
          <w:rFonts w:ascii="Arial" w:hAnsi="Arial"/>
          <w:u w:val="double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  <w:t>Von der voraussichtlichen Gesamtzuwendung nach 2</w:t>
      </w:r>
      <w:r w:rsidR="00171080">
        <w:rPr>
          <w:rFonts w:ascii="Arial" w:hAnsi="Arial"/>
        </w:rPr>
        <w:t>.</w:t>
      </w:r>
      <w:r>
        <w:rPr>
          <w:rFonts w:ascii="Arial" w:hAnsi="Arial"/>
        </w:rPr>
        <w:t>a</w:t>
      </w:r>
      <w:r w:rsidR="004B1CBD">
        <w:rPr>
          <w:rFonts w:ascii="Arial" w:hAnsi="Arial"/>
        </w:rPr>
        <w:t>)</w:t>
      </w:r>
      <w:r w:rsidR="00171080">
        <w:rPr>
          <w:rFonts w:ascii="Arial" w:hAnsi="Arial"/>
        </w:rPr>
        <w:t xml:space="preserve"> </w:t>
      </w:r>
      <w:r w:rsidR="00171080">
        <w:rPr>
          <w:rFonts w:ascii="Arial" w:hAnsi="Arial"/>
        </w:rPr>
        <w:br/>
      </w:r>
      <w:bookmarkStart w:id="22" w:name="Dropdown4"/>
      <w:r>
        <w:rPr>
          <w:rFonts w:ascii="Arial" w:hAnsi="Arial"/>
        </w:rPr>
        <w:fldChar w:fldCharType="begin">
          <w:ffData>
            <w:name w:val="Dropdown4"/>
            <w:enabled/>
            <w:calcOnExit w:val="0"/>
            <w:ddList>
              <w:listEntry w:val="beantragen wir"/>
              <w:listEntry w:val="beantrage ich"/>
            </w:ddList>
          </w:ffData>
        </w:fldChar>
      </w:r>
      <w:r>
        <w:rPr>
          <w:rFonts w:ascii="Arial" w:hAnsi="Arial"/>
        </w:rPr>
        <w:instrText xml:space="preserve"> FORMDROPDOWN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2"/>
      <w:r>
        <w:rPr>
          <w:rFonts w:ascii="Arial" w:hAnsi="Arial"/>
        </w:rPr>
        <w:t xml:space="preserve"> für das Haushaltsjahr </w:t>
      </w:r>
      <w:r w:rsidRPr="00817FA5"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3" w:name="Text19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3"/>
      <w:r>
        <w:rPr>
          <w:rFonts w:ascii="Arial" w:hAnsi="Arial"/>
        </w:rPr>
        <w:t xml:space="preserve"> einen Teilbetrag von</w:t>
      </w:r>
      <w:r>
        <w:rPr>
          <w:rFonts w:ascii="Arial" w:hAnsi="Arial"/>
        </w:rPr>
        <w:tab/>
      </w:r>
      <w:r w:rsidRPr="00817FA5">
        <w:rPr>
          <w:rFonts w:ascii="Arial" w:hAnsi="Arial"/>
          <w:u w:val="double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  <w:u w:val="double"/>
        </w:rPr>
        <w:instrText xml:space="preserve"> FORMTEXT </w:instrText>
      </w:r>
      <w:r w:rsidRPr="00817FA5">
        <w:rPr>
          <w:rFonts w:ascii="Arial" w:hAnsi="Arial"/>
          <w:u w:val="double"/>
        </w:rPr>
      </w:r>
      <w:r w:rsidRPr="00817FA5">
        <w:rPr>
          <w:rFonts w:ascii="Arial" w:hAnsi="Arial"/>
          <w:u w:val="double"/>
        </w:rPr>
        <w:fldChar w:fldCharType="separate"/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Pr="00817FA5">
        <w:rPr>
          <w:rFonts w:ascii="Arial" w:hAnsi="Arial"/>
          <w:u w:val="double"/>
        </w:rPr>
        <w:fldChar w:fldCharType="end"/>
      </w:r>
      <w:r w:rsidR="0027257F">
        <w:rPr>
          <w:rFonts w:ascii="Arial" w:hAnsi="Arial"/>
          <w:u w:val="double"/>
        </w:rPr>
        <w:t xml:space="preserve"> </w:t>
      </w:r>
      <w:r>
        <w:rPr>
          <w:rFonts w:ascii="Arial" w:hAnsi="Arial"/>
          <w:u w:val="double"/>
        </w:rPr>
        <w:t>€</w:t>
      </w:r>
    </w:p>
    <w:p w14:paraId="4BD8A680" w14:textId="77777777" w:rsidR="005C71CF" w:rsidRDefault="0027257F" w:rsidP="0027257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="005C71CF">
        <w:rPr>
          <w:rFonts w:ascii="Arial" w:hAnsi="Arial"/>
        </w:rPr>
        <w:t>(voraussichtlicher Jahresbedarf)</w:t>
      </w:r>
    </w:p>
    <w:p w14:paraId="51784D0C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0F30A951" w14:textId="77777777"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  <w:t>Für das Vorhaben werden in den folgenden Haushaltsjahren voraussichtlich benötigt:</w:t>
      </w:r>
    </w:p>
    <w:p w14:paraId="58DC47BD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  <w:t>Haushaltsjahr</w:t>
      </w:r>
      <w:r>
        <w:rPr>
          <w:rFonts w:ascii="Arial" w:hAnsi="Arial"/>
        </w:rPr>
        <w:tab/>
        <w:t>Investitionsmittel insgesamt</w:t>
      </w:r>
      <w:r>
        <w:rPr>
          <w:rFonts w:ascii="Arial" w:hAnsi="Arial"/>
        </w:rPr>
        <w:tab/>
      </w:r>
      <w:r>
        <w:rPr>
          <w:rFonts w:ascii="Arial" w:hAnsi="Arial"/>
        </w:rPr>
        <w:tab/>
        <w:t>Zuwendungsbetrag</w:t>
      </w:r>
    </w:p>
    <w:p w14:paraId="15B90A29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4" w:name="Text20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4"/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76C77AF7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5DC55F26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77E013BC" w14:textId="77777777"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14:paraId="6A6218D1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505EFE24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>Für die Baudurchführung, die Mittelbewirtschaftung und den Verwendungsnachweis zuständige Stellen:</w:t>
      </w:r>
    </w:p>
    <w:p w14:paraId="67487A5A" w14:textId="77777777" w:rsidR="005C71CF" w:rsidRDefault="005C71CF" w:rsidP="00171080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5" w:name="Text21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5"/>
    </w:p>
    <w:p w14:paraId="628AAF47" w14:textId="77777777" w:rsidR="00830C04" w:rsidRDefault="00830C04" w:rsidP="0031036D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14:paraId="7D7315CC" w14:textId="77777777" w:rsidR="005D0A9E" w:rsidRDefault="005D0A9E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14:paraId="43183F9A" w14:textId="77777777" w:rsidR="005C71CF" w:rsidRDefault="0031036D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 w:rsidR="005C71CF">
        <w:rPr>
          <w:rFonts w:ascii="Arial" w:hAnsi="Arial"/>
        </w:rPr>
        <w:t>Folgende Anlagen sind Bestandteil dieses Antrages:</w:t>
      </w:r>
    </w:p>
    <w:p w14:paraId="144CC09A" w14:textId="77777777" w:rsidR="006B32FF" w:rsidRDefault="006B32FF" w:rsidP="006B32F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>Erklärung zur Zweckbindungsfrist und Anzeigepflicht gem. Formblatt</w:t>
      </w:r>
    </w:p>
    <w:p w14:paraId="5F859CA0" w14:textId="77777777" w:rsidR="005C71CF" w:rsidRDefault="005C71CF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16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6"/>
      <w:r>
        <w:rPr>
          <w:rFonts w:ascii="Arial" w:hAnsi="Arial"/>
        </w:rPr>
        <w:tab/>
        <w:t>Darstellung der zuwendungsfähigen Ausgaben gem. Formblatt</w:t>
      </w:r>
    </w:p>
    <w:p w14:paraId="23D6874F" w14:textId="77777777" w:rsidR="005665EB" w:rsidRPr="005665EB" w:rsidRDefault="00602FA6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Die f</w:t>
      </w:r>
      <w:r w:rsidR="005665EB" w:rsidRPr="005665EB">
        <w:rPr>
          <w:rFonts w:ascii="Arial" w:hAnsi="Arial"/>
          <w:i/>
          <w:sz w:val="20"/>
        </w:rPr>
        <w:t>olgende</w:t>
      </w:r>
      <w:r>
        <w:rPr>
          <w:rFonts w:ascii="Arial" w:hAnsi="Arial"/>
          <w:i/>
          <w:sz w:val="20"/>
        </w:rPr>
        <w:t>n</w:t>
      </w:r>
      <w:r w:rsidR="005665EB" w:rsidRPr="005665EB">
        <w:rPr>
          <w:rFonts w:ascii="Arial" w:hAnsi="Arial"/>
          <w:i/>
          <w:sz w:val="20"/>
        </w:rPr>
        <w:t xml:space="preserve"> Anlagen entfallen für Zuwendungen an Gebietskörperschaften und Zusammenschlüsse von Gebietskörperschaften in der Rechtsform einer juristischen Person des öffentlichen Rechts</w:t>
      </w:r>
      <w:r>
        <w:rPr>
          <w:rFonts w:ascii="Arial" w:hAnsi="Arial"/>
          <w:i/>
          <w:sz w:val="20"/>
        </w:rPr>
        <w:t>.</w:t>
      </w:r>
    </w:p>
    <w:p w14:paraId="7811ABBA" w14:textId="77777777"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7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7"/>
      <w:r>
        <w:rPr>
          <w:rFonts w:ascii="Arial" w:hAnsi="Arial"/>
        </w:rPr>
        <w:tab/>
        <w:t>Erklärung zur Vorsteuerabzugsberechtigung gem. Formblatt</w:t>
      </w:r>
    </w:p>
    <w:p w14:paraId="58F5EA17" w14:textId="77777777"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8"/>
      <w:r>
        <w:rPr>
          <w:rFonts w:ascii="Arial" w:hAnsi="Arial"/>
        </w:rPr>
        <w:instrText xml:space="preserve"> FORMCHECKBOX </w:instrText>
      </w:r>
      <w:r w:rsidR="00F72BB9">
        <w:rPr>
          <w:rFonts w:ascii="Arial" w:hAnsi="Arial"/>
        </w:rPr>
      </w:r>
      <w:r w:rsidR="00F72BB9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8"/>
      <w:r>
        <w:rPr>
          <w:rFonts w:ascii="Arial" w:hAnsi="Arial"/>
        </w:rPr>
        <w:tab/>
        <w:t>Erklärung nach § 264 Strafgesetzbuch / § 4 Subventionsgesetz gem. Formblatt</w:t>
      </w:r>
    </w:p>
    <w:p w14:paraId="6D22675E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14:paraId="5BE47A62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>Die Richtigkeit und Vollständigkeit der Angaben wird versichert.</w:t>
      </w:r>
    </w:p>
    <w:p w14:paraId="6737D78B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14:paraId="6454D672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25B3C349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7C578243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14:paraId="442D2DC4" w14:textId="77777777"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7"/>
            <w:enabled/>
            <w:calcOnExit w:val="0"/>
            <w:textInput>
              <w:default w:val="Ort"/>
            </w:textInput>
          </w:ffData>
        </w:fldChar>
      </w:r>
      <w:bookmarkStart w:id="29" w:name="Text27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Ort</w:t>
      </w:r>
      <w:r w:rsidRPr="00817FA5">
        <w:rPr>
          <w:rFonts w:ascii="Arial" w:hAnsi="Arial"/>
        </w:rPr>
        <w:fldChar w:fldCharType="end"/>
      </w:r>
      <w:bookmarkEnd w:id="29"/>
      <w:r>
        <w:rPr>
          <w:rFonts w:ascii="Arial" w:hAnsi="Arial"/>
        </w:rPr>
        <w:t xml:space="preserve">, </w:t>
      </w:r>
      <w:r w:rsidRPr="00817FA5">
        <w:rPr>
          <w:rFonts w:ascii="Arial" w:hAnsi="Arial"/>
        </w:rPr>
        <w:fldChar w:fldCharType="begin">
          <w:ffData>
            <w:name w:val="Text28"/>
            <w:enabled/>
            <w:calcOnExit w:val="0"/>
            <w:textInput>
              <w:default w:val="Datum"/>
            </w:textInput>
          </w:ffData>
        </w:fldChar>
      </w:r>
      <w:bookmarkStart w:id="30" w:name="Text28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Datum</w:t>
      </w:r>
      <w:r w:rsidRPr="00817FA5">
        <w:rPr>
          <w:rFonts w:ascii="Arial" w:hAnsi="Arial"/>
        </w:rPr>
        <w:fldChar w:fldCharType="end"/>
      </w:r>
      <w:bookmarkEnd w:id="30"/>
    </w:p>
    <w:p w14:paraId="14418190" w14:textId="77777777"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....................................................................................................</w:t>
      </w:r>
    </w:p>
    <w:p w14:paraId="30141E1F" w14:textId="77777777"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 w:rsidRPr="00817FA5">
        <w:rPr>
          <w:rFonts w:ascii="Arial" w:hAnsi="Arial"/>
        </w:rPr>
        <w:fldChar w:fldCharType="begin">
          <w:ffData>
            <w:name w:val="Text32"/>
            <w:enabled/>
            <w:calcOnExit w:val="0"/>
            <w:textInput>
              <w:default w:val="Name (z.B. i. V. Mustermann) "/>
            </w:textInput>
          </w:ffData>
        </w:fldChar>
      </w:r>
      <w:bookmarkStart w:id="31" w:name="Text32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V. Mustermann) </w:t>
      </w:r>
      <w:r w:rsidRPr="00817FA5">
        <w:rPr>
          <w:rFonts w:ascii="Arial" w:hAnsi="Arial"/>
        </w:rPr>
        <w:fldChar w:fldCharType="end"/>
      </w:r>
      <w:bookmarkEnd w:id="31"/>
      <w:r>
        <w:rPr>
          <w:rFonts w:ascii="Arial" w:hAnsi="Arial"/>
        </w:rPr>
        <w:t xml:space="preserve"> </w:t>
      </w:r>
      <w:r w:rsidR="004B1CBD">
        <w:rPr>
          <w:rFonts w:ascii="Arial" w:hAnsi="Arial"/>
        </w:rPr>
        <w:t xml:space="preserve">  </w:t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default w:val="Name (z.B. i. A. Musterfrau) 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A. Musterfrau) </w:t>
      </w:r>
      <w:r w:rsidRPr="00817FA5">
        <w:rPr>
          <w:rFonts w:ascii="Arial" w:hAnsi="Arial"/>
        </w:rPr>
        <w:fldChar w:fldCharType="end"/>
      </w:r>
    </w:p>
    <w:p w14:paraId="0ED45691" w14:textId="77777777" w:rsidR="00674B6F" w:rsidRPr="004B1CBD" w:rsidRDefault="005C71CF" w:rsidP="004B1CBD">
      <w:pPr>
        <w:tabs>
          <w:tab w:val="left" w:pos="426"/>
          <w:tab w:val="left" w:pos="851"/>
          <w:tab w:val="left" w:pos="1418"/>
          <w:tab w:val="left" w:pos="3969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>
        <w:rPr>
          <w:rFonts w:ascii="Arial" w:hAnsi="Arial"/>
        </w:rPr>
        <w:tab/>
      </w:r>
      <w:r>
        <w:rPr>
          <w:rFonts w:ascii="Arial" w:hAnsi="Arial"/>
          <w:sz w:val="16"/>
        </w:rPr>
        <w:t>(rechtsverbindliche Unterschrift des Antragstellers)</w:t>
      </w:r>
    </w:p>
    <w:sectPr w:rsidR="00674B6F" w:rsidRPr="004B1CBD">
      <w:footerReference w:type="default" r:id="rId7"/>
      <w:footerReference w:type="first" r:id="rId8"/>
      <w:pgSz w:w="11906" w:h="16838" w:code="9"/>
      <w:pgMar w:top="709" w:right="1134" w:bottom="1134" w:left="1418" w:header="720" w:footer="7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39C5" w14:textId="77777777" w:rsidR="00A22D0B" w:rsidRDefault="00A22D0B">
      <w:r>
        <w:separator/>
      </w:r>
    </w:p>
  </w:endnote>
  <w:endnote w:type="continuationSeparator" w:id="0">
    <w:p w14:paraId="3F84F821" w14:textId="77777777" w:rsidR="00A22D0B" w:rsidRDefault="00A2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Bold-Roman">
    <w:altName w:val="Calibri"/>
    <w:charset w:val="00"/>
    <w:family w:val="swiss"/>
    <w:pitch w:val="variable"/>
    <w:sig w:usb0="80000027" w:usb1="00000000" w:usb2="00000000" w:usb3="00000000" w:csb0="00000001" w:csb1="00000000"/>
  </w:font>
  <w:font w:name="MetaBook-Roman">
    <w:altName w:val="Calibri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4012" w14:textId="77777777" w:rsidR="005C71CF" w:rsidRDefault="005C71CF" w:rsidP="0011683D">
    <w:pPr>
      <w:pStyle w:val="Fuzeile"/>
      <w:pBdr>
        <w:top w:val="single" w:sz="4" w:space="1" w:color="auto"/>
      </w:pBdr>
      <w:tabs>
        <w:tab w:val="clear" w:pos="9072"/>
        <w:tab w:val="right" w:pos="935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ab/>
      <w:t xml:space="preserve">Seite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PAGE </w:instrText>
    </w:r>
    <w:r>
      <w:rPr>
        <w:rStyle w:val="Seitenzahl"/>
        <w:rFonts w:ascii="Arial" w:hAnsi="Arial"/>
        <w:sz w:val="16"/>
      </w:rPr>
      <w:fldChar w:fldCharType="separate"/>
    </w:r>
    <w:r w:rsidR="00BF722C">
      <w:rPr>
        <w:rStyle w:val="Seitenzahl"/>
        <w:rFonts w:ascii="Arial" w:hAnsi="Arial"/>
        <w:noProof/>
        <w:sz w:val="16"/>
      </w:rPr>
      <w:t>1</w:t>
    </w:r>
    <w:r>
      <w:rPr>
        <w:rStyle w:val="Seitenzahl"/>
        <w:rFonts w:ascii="Arial" w:hAnsi="Arial"/>
        <w:sz w:val="16"/>
      </w:rPr>
      <w:fldChar w:fldCharType="end"/>
    </w:r>
    <w:r w:rsidR="0011683D">
      <w:rPr>
        <w:rStyle w:val="Seitenzahl"/>
        <w:rFonts w:ascii="Arial" w:hAnsi="Arial"/>
        <w:sz w:val="16"/>
      </w:rPr>
      <w:tab/>
    </w:r>
    <w:r w:rsidR="00466597">
      <w:rPr>
        <w:rStyle w:val="Seitenzahl"/>
        <w:rFonts w:ascii="Arial" w:hAnsi="Arial"/>
        <w:sz w:val="16"/>
      </w:rPr>
      <w:t xml:space="preserve"> Förderantrag Stand: 0</w:t>
    </w:r>
    <w:r w:rsidR="00AE7DD1">
      <w:rPr>
        <w:rStyle w:val="Seitenzahl"/>
        <w:rFonts w:ascii="Arial" w:hAnsi="Arial"/>
        <w:sz w:val="16"/>
      </w:rPr>
      <w:t>1</w:t>
    </w:r>
    <w:r>
      <w:rPr>
        <w:rStyle w:val="Seitenzahl"/>
        <w:rFonts w:ascii="Arial" w:hAnsi="Arial"/>
        <w:sz w:val="16"/>
      </w:rPr>
      <w:t>.20</w:t>
    </w:r>
    <w:r w:rsidR="00AE7DD1">
      <w:rPr>
        <w:rStyle w:val="Seitenzahl"/>
        <w:rFonts w:ascii="Arial" w:hAnsi="Arial"/>
        <w:sz w:val="16"/>
      </w:rPr>
      <w:t>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C5D8" w14:textId="4D3E91D8" w:rsidR="005C71CF" w:rsidRDefault="00F72BB9">
    <w:pPr>
      <w:pStyle w:val="Fuzeile"/>
    </w:pPr>
    <w:r>
      <w:fldChar w:fldCharType="begin"/>
    </w:r>
    <w:r>
      <w:instrText xml:space="preserve"> FILENAME  \* MERGEFORMAT </w:instrText>
    </w:r>
    <w:r>
      <w:fldChar w:fldCharType="separate"/>
    </w:r>
    <w:ins w:id="32" w:author="Katharina Lange" w:date="2025-03-13T12:25:00Z">
      <w:r w:rsidR="00AB2D0A">
        <w:rPr>
          <w:noProof/>
        </w:rPr>
        <w:t>Dokument1</w:t>
      </w:r>
    </w:ins>
    <w:del w:id="33" w:author="Katharina Lange" w:date="2025-03-13T12:25:00Z">
      <w:r w:rsidR="00C84ABF" w:rsidDel="00AB2D0A">
        <w:rPr>
          <w:noProof/>
        </w:rPr>
        <w:delText>Vorlage 2015-06 Antrag.dot</w:delText>
      </w:r>
    </w:del>
    <w:r>
      <w:rPr>
        <w:noProof/>
      </w:rPr>
      <w:fldChar w:fldCharType="end"/>
    </w:r>
    <w:r w:rsidR="005C71CF">
      <w:t>/</w:t>
    </w:r>
    <w:r w:rsidR="005C71CF">
      <w:fldChar w:fldCharType="begin"/>
    </w:r>
    <w:r w:rsidR="005C71CF">
      <w:instrText xml:space="preserve"> TIME \@ "dd.MM.yyyy" </w:instrText>
    </w:r>
    <w:r w:rsidR="005C71CF">
      <w:fldChar w:fldCharType="separate"/>
    </w:r>
    <w:r>
      <w:rPr>
        <w:noProof/>
      </w:rPr>
      <w:t>18.03.2025</w:t>
    </w:r>
    <w:r w:rsidR="005C71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42FA" w14:textId="77777777" w:rsidR="00A22D0B" w:rsidRDefault="00A22D0B">
      <w:r>
        <w:separator/>
      </w:r>
    </w:p>
  </w:footnote>
  <w:footnote w:type="continuationSeparator" w:id="0">
    <w:p w14:paraId="0116C7E7" w14:textId="77777777" w:rsidR="00A22D0B" w:rsidRDefault="00A22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92B"/>
    <w:multiLevelType w:val="singleLevel"/>
    <w:tmpl w:val="A0D819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516744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219E74D7"/>
    <w:multiLevelType w:val="multilevel"/>
    <w:tmpl w:val="CD28FDDA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MetaBold-Roman" w:hAnsi="MetaBold-Roman" w:hint="default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9E343AF"/>
    <w:multiLevelType w:val="multilevel"/>
    <w:tmpl w:val="20583C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436388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5DE3209E"/>
    <w:multiLevelType w:val="singleLevel"/>
    <w:tmpl w:val="F230A0F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65941C40"/>
    <w:multiLevelType w:val="singleLevel"/>
    <w:tmpl w:val="F3385366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  <w:num w:numId="15">
    <w:abstractNumId w:val="1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harina Lange">
    <w15:presenceInfo w15:providerId="AD" w15:userId="S-1-5-21-4188581459-1889504950-2914170780-7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ikcpXxtTzjYtKwLDqPZmbjNB/AtvTRpeHiJqXgU1xB2moYZJwDULE1n1gc+p5sPNI7WRfF8EGzsMkvJUCDeqw==" w:salt="xbLEsUyz6B4jktdeEMjHw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LUSLinkSource" w:val="F:\ADRPLUS8\SYSTEM\Ap_symb.doc"/>
    <w:docVar w:name="cbDoc" w:val=" 1"/>
    <w:docVar w:name="cbGoto" w:val=" 2"/>
    <w:docVar w:name="cbIns" w:val=" 2"/>
    <w:docVar w:name="dlbSymBar" w:val="Standard"/>
    <w:docVar w:name="tbSymPos" w:val=" 2"/>
  </w:docVars>
  <w:rsids>
    <w:rsidRoot w:val="00AB2D0A"/>
    <w:rsid w:val="000A56BF"/>
    <w:rsid w:val="0011683D"/>
    <w:rsid w:val="00116874"/>
    <w:rsid w:val="0012789B"/>
    <w:rsid w:val="00146329"/>
    <w:rsid w:val="00171080"/>
    <w:rsid w:val="001A0DA3"/>
    <w:rsid w:val="002077F0"/>
    <w:rsid w:val="00232FE2"/>
    <w:rsid w:val="00242C5D"/>
    <w:rsid w:val="0025265F"/>
    <w:rsid w:val="0027257F"/>
    <w:rsid w:val="00276DD3"/>
    <w:rsid w:val="0031036D"/>
    <w:rsid w:val="003E04EE"/>
    <w:rsid w:val="00421D04"/>
    <w:rsid w:val="00454863"/>
    <w:rsid w:val="00466597"/>
    <w:rsid w:val="004B1CBD"/>
    <w:rsid w:val="005665EB"/>
    <w:rsid w:val="005C71CF"/>
    <w:rsid w:val="005D0A9E"/>
    <w:rsid w:val="00602FA6"/>
    <w:rsid w:val="00621FCB"/>
    <w:rsid w:val="006376DC"/>
    <w:rsid w:val="00674B6F"/>
    <w:rsid w:val="006B32FF"/>
    <w:rsid w:val="007A4016"/>
    <w:rsid w:val="007D5767"/>
    <w:rsid w:val="007E16C1"/>
    <w:rsid w:val="007F26C9"/>
    <w:rsid w:val="00801412"/>
    <w:rsid w:val="00817FA5"/>
    <w:rsid w:val="00830C04"/>
    <w:rsid w:val="008B436D"/>
    <w:rsid w:val="008B50A6"/>
    <w:rsid w:val="008F41FE"/>
    <w:rsid w:val="00931DDC"/>
    <w:rsid w:val="00984FDC"/>
    <w:rsid w:val="009A559D"/>
    <w:rsid w:val="009B3A17"/>
    <w:rsid w:val="00A22D0B"/>
    <w:rsid w:val="00A50565"/>
    <w:rsid w:val="00A600CB"/>
    <w:rsid w:val="00AB2D0A"/>
    <w:rsid w:val="00AB7A0C"/>
    <w:rsid w:val="00AD38E4"/>
    <w:rsid w:val="00AE411E"/>
    <w:rsid w:val="00AE7DD1"/>
    <w:rsid w:val="00B164CA"/>
    <w:rsid w:val="00B22802"/>
    <w:rsid w:val="00B43C8C"/>
    <w:rsid w:val="00B508D8"/>
    <w:rsid w:val="00B67B09"/>
    <w:rsid w:val="00BF722C"/>
    <w:rsid w:val="00C84ABF"/>
    <w:rsid w:val="00C96ABB"/>
    <w:rsid w:val="00CC379F"/>
    <w:rsid w:val="00D70773"/>
    <w:rsid w:val="00D7774B"/>
    <w:rsid w:val="00E72E8A"/>
    <w:rsid w:val="00E90732"/>
    <w:rsid w:val="00EA34D1"/>
    <w:rsid w:val="00EB38B7"/>
    <w:rsid w:val="00EC6243"/>
    <w:rsid w:val="00EE58A9"/>
    <w:rsid w:val="00F22D66"/>
    <w:rsid w:val="00F72BB9"/>
    <w:rsid w:val="00F827DC"/>
    <w:rsid w:val="00FC7B2F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 fillcolor="white">
      <v:fill color="white"/>
      <o:colormru v:ext="edit" colors="#ddd,#eaeaea"/>
    </o:shapedefaults>
    <o:shapelayout v:ext="edit">
      <o:idmap v:ext="edit" data="1"/>
    </o:shapelayout>
  </w:shapeDefaults>
  <w:decimalSymbol w:val=","/>
  <w:listSeparator w:val=";"/>
  <w14:docId w14:val="0A4E5EC6"/>
  <w15:docId w15:val="{25065A1E-C0DA-478B-9FA5-5D725BCB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  <w:jc w:val="both"/>
    </w:pPr>
    <w:rPr>
      <w:rFonts w:ascii="MetaBook-Roman" w:hAnsi="MetaBook-Roman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spacing w:before="240"/>
      <w:outlineLvl w:val="0"/>
    </w:pPr>
    <w:rPr>
      <w:rFonts w:ascii="MetaBold-Roman" w:hAnsi="MetaBold-Roman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1"/>
      </w:numPr>
      <w:spacing w:before="180"/>
      <w:outlineLvl w:val="1"/>
    </w:pPr>
    <w:rPr>
      <w:rFonts w:ascii="MetaBold-Roman" w:hAnsi="MetaBold-Roman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1"/>
      </w:numPr>
      <w:spacing w:before="240"/>
      <w:outlineLvl w:val="2"/>
    </w:pPr>
    <w:rPr>
      <w:rFonts w:ascii="MetaBold-Roman" w:hAnsi="MetaBold-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tabs>
        <w:tab w:val="left" w:pos="426"/>
        <w:tab w:val="left" w:pos="851"/>
        <w:tab w:val="left" w:pos="1418"/>
        <w:tab w:val="left" w:pos="4536"/>
        <w:tab w:val="right" w:pos="9072"/>
      </w:tabs>
      <w:spacing w:after="0" w:line="360" w:lineRule="auto"/>
      <w:jc w:val="center"/>
    </w:pPr>
    <w:rPr>
      <w:rFonts w:ascii="Arial" w:hAnsi="Arial"/>
      <w:b/>
      <w:sz w:val="28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E90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Foerderung\F1%20Finanzen\F1.1%20RGL\F1.12%20ZuwR\F1.125%20Downloadbereich\allgemeine%20Dokumente\Antrag%20P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 P.dotx</Template>
  <TotalTime>0</TotalTime>
  <Pages>3</Pages>
  <Words>720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Bewilligung einer Landeszuwendung gemäß GVFG</vt:lpstr>
    </vt:vector>
  </TitlesOfParts>
  <Company>LNVG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Bewilligung einer Landeszuwendung gemäß GVFG</dc:title>
  <dc:subject/>
  <dc:creator>Katharina Lange</dc:creator>
  <cp:keywords/>
  <cp:lastModifiedBy>Katharina Lange</cp:lastModifiedBy>
  <cp:revision>2</cp:revision>
  <cp:lastPrinted>2015-06-18T07:51:00Z</cp:lastPrinted>
  <dcterms:created xsi:type="dcterms:W3CDTF">2025-03-18T09:09:00Z</dcterms:created>
  <dcterms:modified xsi:type="dcterms:W3CDTF">2025-03-18T09:09:00Z</dcterms:modified>
</cp:coreProperties>
</file>